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73" w:rsidRPr="006479DF" w:rsidRDefault="00B33E73" w:rsidP="00B33E73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456F7EA6" wp14:editId="615A8E3B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6A0F44CC" wp14:editId="66CF3E5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4656" behindDoc="0" locked="1" layoutInCell="1" allowOverlap="1" wp14:anchorId="37988A72" wp14:editId="7203F94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8" name="Obrázok 8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B33E73" w:rsidRPr="006479DF" w:rsidRDefault="00B33E73" w:rsidP="00B33E73">
      <w:pPr>
        <w:jc w:val="center"/>
        <w:rPr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881A9607C4E4B188DFA1CBD1DFC630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C2CEB">
            <w:rPr>
              <w:b/>
              <w:sz w:val="40"/>
              <w:szCs w:val="20"/>
            </w:rPr>
            <w:t>25</w:t>
          </w:r>
        </w:sdtContent>
      </w:sdt>
    </w:p>
    <w:p w:rsidR="00B33E73" w:rsidRPr="00C6439D" w:rsidRDefault="00B33E73" w:rsidP="00B33E73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4E906ECEAEA4FC8881DCAAE0ED01AB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C2CEB">
            <w:rPr>
              <w:b/>
              <w:sz w:val="32"/>
              <w:szCs w:val="32"/>
            </w:rPr>
            <w:t>1</w:t>
          </w:r>
        </w:sdtContent>
      </w:sdt>
    </w:p>
    <w:p w:rsidR="00B33E73" w:rsidRDefault="00B33E73" w:rsidP="00B33E73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Pr="009836CF" w:rsidRDefault="00B33E73" w:rsidP="00B33E73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B33E73" w:rsidRDefault="00B33E73" w:rsidP="00B33E73">
      <w:pPr>
        <w:rPr>
          <w:sz w:val="20"/>
          <w:szCs w:val="20"/>
        </w:rPr>
      </w:pPr>
    </w:p>
    <w:p w:rsidR="00B33E73" w:rsidRPr="006479DF" w:rsidRDefault="00B33E73" w:rsidP="00B33E73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4A6465">
            <w:pPr>
              <w:jc w:val="both"/>
            </w:pPr>
            <w:r w:rsidRPr="00B33E73">
              <w:t>Monitorovacia správa projektu</w:t>
            </w:r>
          </w:p>
        </w:tc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B33E73">
            <w:pPr>
              <w:jc w:val="both"/>
            </w:pPr>
            <w:r w:rsidRPr="00B33E73">
              <w:t>Riadiace orgány</w:t>
            </w:r>
          </w:p>
          <w:p w:rsidR="00B33E73" w:rsidRPr="00B33E73" w:rsidRDefault="00B33E73" w:rsidP="00B33E73">
            <w:pPr>
              <w:jc w:val="both"/>
            </w:pPr>
            <w:r w:rsidRPr="00B33E73">
              <w:t>Sprostredkovateľské orgány</w:t>
            </w:r>
          </w:p>
        </w:tc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4A6465">
            <w:pPr>
              <w:jc w:val="both"/>
            </w:pPr>
            <w:r w:rsidRPr="00B33E73">
              <w:t>Certifikačný orgán</w:t>
            </w:r>
          </w:p>
          <w:p w:rsidR="00B33E73" w:rsidRPr="00B33E73" w:rsidRDefault="00B33E73" w:rsidP="004A6465">
            <w:pPr>
              <w:jc w:val="both"/>
            </w:pPr>
            <w:r w:rsidRPr="00B33E73">
              <w:t>Orgán auditu</w:t>
            </w:r>
          </w:p>
          <w:p w:rsidR="00B33E73" w:rsidRPr="00B33E73" w:rsidRDefault="00B33E73" w:rsidP="004A6465">
            <w:pPr>
              <w:jc w:val="both"/>
            </w:pPr>
            <w:r w:rsidRPr="00B33E73">
              <w:t>Gestori horizontálnych princípov</w:t>
            </w:r>
          </w:p>
        </w:tc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B33E73" w:rsidRPr="003B0DFE" w:rsidRDefault="00B33E73" w:rsidP="004A6465">
            <w:pPr>
              <w:rPr>
                <w:b/>
                <w:sz w:val="16"/>
                <w:szCs w:val="20"/>
              </w:rPr>
            </w:pPr>
          </w:p>
          <w:p w:rsidR="00B33E73" w:rsidRDefault="00B33E73" w:rsidP="004A6465">
            <w:pPr>
              <w:rPr>
                <w:b/>
                <w:sz w:val="16"/>
                <w:szCs w:val="20"/>
              </w:rPr>
            </w:pPr>
          </w:p>
          <w:p w:rsidR="00B33E73" w:rsidRDefault="00B33E73" w:rsidP="004A6465">
            <w:pPr>
              <w:rPr>
                <w:b/>
                <w:sz w:val="16"/>
                <w:szCs w:val="20"/>
              </w:rPr>
            </w:pPr>
          </w:p>
          <w:p w:rsidR="00B33E73" w:rsidRDefault="00B33E73" w:rsidP="004A6465">
            <w:pPr>
              <w:rPr>
                <w:b/>
                <w:sz w:val="16"/>
                <w:szCs w:val="20"/>
              </w:rPr>
            </w:pPr>
          </w:p>
          <w:p w:rsidR="00B33E73" w:rsidRPr="003B0DFE" w:rsidRDefault="00B33E73" w:rsidP="004A6465">
            <w:pPr>
              <w:rPr>
                <w:b/>
                <w:sz w:val="16"/>
                <w:szCs w:val="20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4A6465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Centrálny koordinačný orgán</w:t>
            </w:r>
          </w:p>
          <w:p w:rsidR="00B33E73" w:rsidRPr="00B33E73" w:rsidRDefault="00B33E73" w:rsidP="004A6465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Úrad vlády SR</w:t>
            </w:r>
          </w:p>
          <w:p w:rsidR="00B33E73" w:rsidRPr="00B33E73" w:rsidRDefault="00B33E73" w:rsidP="004A6465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B33E73" w:rsidRDefault="00B33E73" w:rsidP="004A6465">
            <w:pPr>
              <w:rPr>
                <w:b/>
                <w:sz w:val="16"/>
                <w:szCs w:val="16"/>
              </w:rPr>
            </w:pPr>
          </w:p>
          <w:p w:rsidR="00B33E73" w:rsidRDefault="00B33E73" w:rsidP="004A6465">
            <w:pPr>
              <w:rPr>
                <w:b/>
                <w:sz w:val="16"/>
                <w:szCs w:val="16"/>
              </w:rPr>
            </w:pPr>
          </w:p>
          <w:p w:rsidR="00B33E73" w:rsidRDefault="00B33E73" w:rsidP="004A6465">
            <w:pPr>
              <w:rPr>
                <w:b/>
                <w:sz w:val="16"/>
                <w:szCs w:val="16"/>
              </w:rPr>
            </w:pPr>
          </w:p>
          <w:p w:rsidR="00B33E73" w:rsidRDefault="00B33E73" w:rsidP="004A6465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4A6465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4A6465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965D4EA4DA2B44109D58AB5257E3795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B33E73" w:rsidP="004A646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B33E73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B6DF51DFB05441ABB77207B678EE1E2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00003B" w:rsidP="004A646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05.02.2015</w:t>
                </w:r>
              </w:p>
            </w:tc>
          </w:sdtContent>
        </w:sdt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B33E73" w:rsidRDefault="00B33E73" w:rsidP="004A6465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1E0E7318BC3546C1B8647D0B8677A9BD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00003B" w:rsidP="004A646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05.02.2015</w:t>
                </w:r>
              </w:p>
            </w:tc>
          </w:sdtContent>
        </w:sdt>
      </w:tr>
      <w:tr w:rsidR="00B33E73" w:rsidRPr="009836CF" w:rsidTr="004A6465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4A646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4A6465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Ing. Igor Federič</w:t>
            </w:r>
          </w:p>
          <w:p w:rsidR="00B33E73" w:rsidRPr="00B33E73" w:rsidRDefault="00B33E73" w:rsidP="004A6465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vedúci Úradu vlády SR</w:t>
            </w:r>
          </w:p>
        </w:tc>
      </w:tr>
    </w:tbl>
    <w:p w:rsidR="00B33E73" w:rsidRPr="00627EA3" w:rsidRDefault="00B33E73" w:rsidP="00B33E73"/>
    <w:p w:rsidR="00627EA3" w:rsidRPr="00627EA3" w:rsidRDefault="00627EA3" w:rsidP="006479DF"/>
    <w:p w:rsidR="00C31910" w:rsidRDefault="00C31910" w:rsidP="006479DF">
      <w:pPr>
        <w:sectPr w:rsidR="00C31910" w:rsidSect="009767EF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lastRenderedPageBreak/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726C75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534EE" w:rsidRDefault="000534EE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41BF5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726C75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3155A3">
              <w:rPr>
                <w:rFonts w:ascii="Arial Narrow" w:hAnsi="Arial Narrow"/>
              </w:rPr>
            </w:r>
            <w:r w:rsidR="003155A3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Default="00B6278D" w:rsidP="00BE5DFF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ins w:id="1" w:author="CKO" w:date="2015-01-28T15:59:00Z"/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36"/>
        <w:gridCol w:w="1607"/>
        <w:gridCol w:w="1551"/>
        <w:gridCol w:w="1607"/>
        <w:gridCol w:w="1551"/>
        <w:gridCol w:w="1483"/>
        <w:gridCol w:w="1483"/>
        <w:gridCol w:w="1611"/>
        <w:gridCol w:w="1789"/>
      </w:tblGrid>
      <w:tr w:rsidR="00841BF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Default="00841BF5" w:rsidP="006F2371">
            <w:r>
              <w:rPr>
                <w:b/>
                <w:sz w:val="28"/>
              </w:rPr>
              <w:t xml:space="preserve">     </w:t>
            </w:r>
            <w:r w:rsidR="006F2371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</w:t>
            </w:r>
            <w:r>
              <w:rPr>
                <w:b/>
              </w:rPr>
              <w:lastRenderedPageBreak/>
              <w:t>finančné 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</w:t>
            </w:r>
            <w:r>
              <w:rPr>
                <w:b/>
              </w:rPr>
              <w:lastRenderedPageBreak/>
              <w:t>finančné prostriedky/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Žiadané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FD7744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841BF5">
              <w:rPr>
                <w:b/>
                <w:sz w:val="28"/>
              </w:rPr>
              <w:t xml:space="preserve"> 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 xml:space="preserve">eaktívne </w:t>
            </w:r>
            <w:r w:rsidR="002E3B7E" w:rsidRPr="0008230A">
              <w:rPr>
                <w:color w:val="000000"/>
              </w:rPr>
              <w:lastRenderedPageBreak/>
              <w:t>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8A6B9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 xml:space="preserve">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</w:t>
            </w:r>
            <w:r>
              <w:rPr>
                <w:color w:val="000000"/>
              </w:rPr>
              <w:lastRenderedPageBreak/>
              <w:t>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Celkový počet </w:t>
            </w:r>
            <w:r w:rsidRPr="0008230A">
              <w:rPr>
                <w:b/>
                <w:color w:val="000000"/>
              </w:rPr>
              <w:lastRenderedPageBreak/>
              <w:t>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 so </w:t>
            </w:r>
            <w:r>
              <w:rPr>
                <w:color w:val="000000"/>
              </w:rPr>
              <w:lastRenderedPageBreak/>
              <w:t>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8"/>
        <w:gridCol w:w="2113"/>
        <w:gridCol w:w="1003"/>
        <w:gridCol w:w="1123"/>
        <w:gridCol w:w="1136"/>
        <w:gridCol w:w="5529"/>
      </w:tblGrid>
      <w:tr w:rsidR="00841BF5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PHZ zákazky v € (bez </w:t>
            </w:r>
            <w:r>
              <w:rPr>
                <w:color w:val="000000"/>
              </w:rPr>
              <w:lastRenderedPageBreak/>
              <w:t>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Výsledná suma zákazky </w:t>
            </w:r>
            <w:r>
              <w:rPr>
                <w:color w:val="000000"/>
              </w:rPr>
              <w:lastRenderedPageBreak/>
              <w:t>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2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 xml:space="preserve"> súvislosti</w:t>
            </w:r>
            <w:r w:rsidR="00523116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2330CC">
        <w:tc>
          <w:tcPr>
            <w:tcW w:w="14142" w:type="dxa"/>
            <w:shd w:val="clear" w:color="auto" w:fill="FABF8F" w:themeFill="accent6" w:themeFillTint="99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projekt je implementovaný v súlade so schválenou žiadosťou o nenávratný finančný príspevok a v súlade s uzavretou zmluvou </w:t>
            </w:r>
            <w:r w:rsidRPr="009767EF">
              <w:lastRenderedPageBreak/>
              <w:t>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302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6F2371">
            <w:pPr>
              <w:rPr>
                <w:szCs w:val="12"/>
              </w:rPr>
            </w:pPr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4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 w:rsidR="00841BF5"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6"/>
      <w:footerReference w:type="default" r:id="rId17"/>
      <w:headerReference w:type="first" r:id="rId18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A3" w:rsidRDefault="003155A3" w:rsidP="00B948E0">
      <w:r>
        <w:separator/>
      </w:r>
    </w:p>
  </w:endnote>
  <w:endnote w:type="continuationSeparator" w:id="0">
    <w:p w:rsidR="003155A3" w:rsidRDefault="003155A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B33E73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7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DObC2l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B548DB">
    <w:pPr>
      <w:pStyle w:val="Pta"/>
      <w:jc w:val="right"/>
    </w:pPr>
    <w:r>
      <w:rPr>
        <w:noProof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B33E73">
      <w:rPr>
        <w:noProof/>
      </w:rPr>
      <w:t>2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6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B33E73" w:rsidRDefault="00B33E73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A694250" wp14:editId="6321F4F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0003B">
      <w:rPr>
        <w:noProof/>
      </w:rPr>
      <w:t>2</w:t>
    </w:r>
    <w:r>
      <w:fldChar w:fldCharType="end"/>
    </w:r>
  </w:p>
  <w:p w:rsidR="00B33E73" w:rsidRPr="00627EA3" w:rsidRDefault="00B33E73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108585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B33E73" w:rsidRDefault="00B33E73">
    <w:pPr>
      <w:pStyle w:val="Pta"/>
      <w:jc w:val="righ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678832D" wp14:editId="584CFFD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0003B">
      <w:rPr>
        <w:noProof/>
      </w:rPr>
      <w:t>15</w:t>
    </w:r>
    <w:r>
      <w:fldChar w:fldCharType="end"/>
    </w:r>
  </w:p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A3" w:rsidRDefault="003155A3" w:rsidP="00B948E0">
      <w:r>
        <w:separator/>
      </w:r>
    </w:p>
  </w:footnote>
  <w:footnote w:type="continuationSeparator" w:id="0">
    <w:p w:rsidR="003155A3" w:rsidRDefault="003155A3" w:rsidP="00B948E0">
      <w:r>
        <w:continuationSeparator/>
      </w:r>
    </w:p>
  </w:footnote>
  <w:footnote w:id="1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proofErr w:type="spellStart"/>
      <w:r w:rsidR="00334585">
        <w:rPr>
          <w:rFonts w:ascii="Arial Narrow" w:hAnsi="Arial Narrow"/>
          <w:sz w:val="18"/>
        </w:rPr>
        <w:t>marginalizovaných</w:t>
      </w:r>
      <w:proofErr w:type="spellEnd"/>
      <w:r w:rsidR="00334585">
        <w:rPr>
          <w:rFonts w:ascii="Arial Narrow" w:hAnsi="Arial Narrow"/>
          <w:sz w:val="18"/>
        </w:rPr>
        <w:t xml:space="preserve">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>ktoré si vybral v časti 5 ŽoNFP 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ŽoP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predfinancovania,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ŽoP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predfinancovania,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:rsidR="00417252" w:rsidRDefault="00417252" w:rsidP="00185F79">
      <w:pPr>
        <w:pStyle w:val="Textpoznmkypodiarou"/>
      </w:pPr>
    </w:p>
  </w:footnote>
  <w:footnote w:id="55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 xml:space="preserve">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D77606">
        <w:rPr>
          <w:rFonts w:ascii="Arial Narrow" w:hAnsi="Arial Narrow"/>
          <w:color w:val="000000"/>
          <w:sz w:val="18"/>
        </w:rPr>
        <w:t>marginalizovaných</w:t>
      </w:r>
      <w:proofErr w:type="spellEnd"/>
      <w:r w:rsidR="00D77606" w:rsidRPr="00D77606">
        <w:rPr>
          <w:rFonts w:ascii="Arial Narrow" w:hAnsi="Arial Narrow"/>
          <w:color w:val="000000"/>
          <w:sz w:val="18"/>
        </w:rPr>
        <w:t xml:space="preserve">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A7E9CDA" wp14:editId="565423B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8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PrHJVf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77109EA86674FC4B47D68DF0DF7577D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00003B" w:rsidP="00B33E73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F426CF" w:rsidRPr="00B33E73" w:rsidRDefault="00F426CF" w:rsidP="00B33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</w:p>
  <w:p w:rsidR="00B33E73" w:rsidRPr="00627EA3" w:rsidRDefault="00B33E73" w:rsidP="00B33E73">
    <w:pPr>
      <w:pStyle w:val="Hlavika"/>
      <w:jc w:val="right"/>
    </w:pPr>
  </w:p>
  <w:p w:rsidR="00B33E73" w:rsidRDefault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C20A01B" wp14:editId="0AAB2A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8895715" cy="9525"/>
              <wp:effectExtent l="57150" t="38100" r="57785" b="85725"/>
              <wp:wrapNone/>
              <wp:docPr id="15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700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1914035634"/>
      <w:placeholder>
        <w:docPart w:val="7FF5C6C2E3BB4BDEB35E22817B2EFFEB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00003B" w:rsidP="00B33E73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B33E73" w:rsidRPr="00B33E73" w:rsidRDefault="00B33E73" w:rsidP="00B33E73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1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81A9607C4E4B188DFA1CBD1DFC6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54057-40DB-4FC1-956B-ADCEF4DDA7EC}"/>
      </w:docPartPr>
      <w:docPartBody>
        <w:p w:rsidR="009243D0" w:rsidRDefault="005F3F6B" w:rsidP="005F3F6B">
          <w:pPr>
            <w:pStyle w:val="2881A9607C4E4B188DFA1CBD1DFC630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4E906ECEAEA4FC8881DCAAE0ED01A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2DCA8-08AE-436B-857C-D35C2C25DBD0}"/>
      </w:docPartPr>
      <w:docPartBody>
        <w:p w:rsidR="009243D0" w:rsidRDefault="005F3F6B" w:rsidP="005F3F6B">
          <w:pPr>
            <w:pStyle w:val="44E906ECEAEA4FC8881DCAAE0ED01AB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965D4EA4DA2B44109D58AB5257E379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7ED4AE-4869-438F-A379-C30038A2A08C}"/>
      </w:docPartPr>
      <w:docPartBody>
        <w:p w:rsidR="009243D0" w:rsidRDefault="005F3F6B" w:rsidP="005F3F6B">
          <w:pPr>
            <w:pStyle w:val="965D4EA4DA2B44109D58AB5257E3795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6DF51DFB05441ABB77207B678EE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22C68-F138-4C44-B724-137531BC6E29}"/>
      </w:docPartPr>
      <w:docPartBody>
        <w:p w:rsidR="009243D0" w:rsidRDefault="005F3F6B" w:rsidP="005F3F6B">
          <w:pPr>
            <w:pStyle w:val="EB6DF51DFB05441ABB77207B678EE1E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E0E7318BC3546C1B8647D0B8677A9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08539-1DC2-4F65-8E59-4B5EF6F87CB5}"/>
      </w:docPartPr>
      <w:docPartBody>
        <w:p w:rsidR="009243D0" w:rsidRDefault="005F3F6B" w:rsidP="005F3F6B">
          <w:pPr>
            <w:pStyle w:val="1E0E7318BC3546C1B8647D0B8677A9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109EA86674FC4B47D68DF0DF75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5BEC36-5893-4923-8C0B-D70CA4C12F54}"/>
      </w:docPartPr>
      <w:docPartBody>
        <w:p w:rsidR="009243D0" w:rsidRDefault="005F3F6B" w:rsidP="005F3F6B">
          <w:pPr>
            <w:pStyle w:val="877109EA86674FC4B47D68DF0DF757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FF5C6C2E3BB4BDEB35E22817B2EFF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63E6B-EDF7-4369-9003-62D85064EC7A}"/>
      </w:docPartPr>
      <w:docPartBody>
        <w:p w:rsidR="009243D0" w:rsidRDefault="005F3F6B" w:rsidP="005F3F6B">
          <w:pPr>
            <w:pStyle w:val="7FF5C6C2E3BB4BDEB35E22817B2EFFE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244D6C"/>
    <w:rsid w:val="00291418"/>
    <w:rsid w:val="004A3B9E"/>
    <w:rsid w:val="005F3F6B"/>
    <w:rsid w:val="006A51F8"/>
    <w:rsid w:val="006F0A8C"/>
    <w:rsid w:val="007375BB"/>
    <w:rsid w:val="009243D0"/>
    <w:rsid w:val="0095012E"/>
    <w:rsid w:val="00AE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CC9C-5FF3-47EE-8034-79800308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4</cp:revision>
  <cp:lastPrinted>2015-02-05T16:33:00Z</cp:lastPrinted>
  <dcterms:created xsi:type="dcterms:W3CDTF">2015-02-05T09:40:00Z</dcterms:created>
  <dcterms:modified xsi:type="dcterms:W3CDTF">2015-02-05T16:33:00Z</dcterms:modified>
</cp:coreProperties>
</file>